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5964F1" w14:textId="21ABABEC" w:rsidR="00946BAE" w:rsidRDefault="00946BAE" w:rsidP="00946BAE">
      <w:pPr>
        <w:rPr>
          <w:lang w:val="en-US"/>
        </w:rPr>
      </w:pPr>
    </w:p>
    <w:p w14:paraId="51EF3EE5" w14:textId="2C9196CD" w:rsidR="002E4ABE" w:rsidRDefault="002E4ABE" w:rsidP="00946BAE">
      <w:pPr>
        <w:rPr>
          <w:lang w:val="en-US"/>
        </w:rPr>
      </w:pPr>
    </w:p>
    <w:p w14:paraId="6852F470" w14:textId="51784ED8" w:rsidR="002E4ABE" w:rsidRDefault="002E4ABE" w:rsidP="00946BAE">
      <w:pPr>
        <w:rPr>
          <w:lang w:val="en-US"/>
        </w:rPr>
      </w:pPr>
    </w:p>
    <w:p w14:paraId="0F758C5D" w14:textId="2B9681BC" w:rsidR="002E4ABE" w:rsidRDefault="002E4ABE" w:rsidP="00946BAE">
      <w:pPr>
        <w:rPr>
          <w:lang w:val="en-US"/>
        </w:rPr>
      </w:pPr>
    </w:p>
    <w:p w14:paraId="47FBDABE" w14:textId="77777777" w:rsidR="002E4ABE" w:rsidRDefault="002E4ABE" w:rsidP="00946BAE">
      <w:pPr>
        <w:rPr>
          <w:lang w:val="en-US"/>
        </w:rPr>
      </w:pPr>
    </w:p>
    <w:p w14:paraId="356C57D8" w14:textId="77777777" w:rsidR="002E4ABE" w:rsidRPr="007A0B2C" w:rsidRDefault="002E4ABE" w:rsidP="00946BAE">
      <w:pPr>
        <w:rPr>
          <w:lang w:val="en-US"/>
        </w:rPr>
      </w:pPr>
    </w:p>
    <w:p w14:paraId="00C5CFB4" w14:textId="3FD0F950" w:rsidR="002E4ABE" w:rsidRPr="002E4ABE" w:rsidRDefault="002E4ABE" w:rsidP="002E4ABE">
      <w:pPr>
        <w:pStyle w:val="berschrift1"/>
        <w:rPr>
          <w:lang w:val="en-US"/>
        </w:rPr>
      </w:pPr>
      <w:r w:rsidRPr="002E4ABE">
        <w:rPr>
          <w:lang w:val="en-US"/>
        </w:rPr>
        <w:t xml:space="preserve">AAE Investment </w:t>
      </w:r>
      <w:r w:rsidR="00A83991">
        <w:rPr>
          <w:lang w:val="en-US"/>
        </w:rPr>
        <w:t>Guidelines</w:t>
      </w:r>
      <w:r w:rsidRPr="002E4ABE">
        <w:rPr>
          <w:lang w:val="en-US"/>
        </w:rPr>
        <w:t xml:space="preserve"> </w:t>
      </w:r>
    </w:p>
    <w:p w14:paraId="6DCC6D4F" w14:textId="77777777" w:rsidR="002E4ABE" w:rsidRPr="002E4ABE" w:rsidRDefault="002E4ABE" w:rsidP="002E4ABE">
      <w:pPr>
        <w:rPr>
          <w:rFonts w:cs="Arial"/>
          <w:szCs w:val="22"/>
          <w:lang w:val="fr-FR" w:eastAsia="en-US"/>
        </w:rPr>
      </w:pPr>
    </w:p>
    <w:p w14:paraId="159BDA08" w14:textId="58FE9D0B" w:rsidR="00A83991" w:rsidRDefault="00A83991" w:rsidP="00A83991">
      <w:pPr>
        <w:spacing w:after="120"/>
        <w:rPr>
          <w:szCs w:val="22"/>
          <w:lang w:val="en-US"/>
        </w:rPr>
      </w:pPr>
      <w:r w:rsidRPr="00A83991">
        <w:rPr>
          <w:szCs w:val="22"/>
          <w:lang w:val="en-US"/>
        </w:rPr>
        <w:t>The reserves are today split into two deposit accounts which generates bank charges. In order to limit these costs</w:t>
      </w:r>
      <w:ins w:id="0" w:author="Hartwig SORGER" w:date="2025-10-10T18:55:00Z" w16du:dateUtc="2025-10-10T16:55:00Z">
        <w:r w:rsidR="00892BB9">
          <w:rPr>
            <w:szCs w:val="22"/>
            <w:lang w:val="en-US"/>
          </w:rPr>
          <w:t xml:space="preserve"> and to increase returns</w:t>
        </w:r>
      </w:ins>
      <w:r w:rsidRPr="00A83991">
        <w:rPr>
          <w:szCs w:val="22"/>
          <w:lang w:val="en-US"/>
        </w:rPr>
        <w:t xml:space="preserve">, the Board wants to investigate investment possibilities. </w:t>
      </w:r>
    </w:p>
    <w:p w14:paraId="3B9C9902" w14:textId="77777777" w:rsidR="00A83991" w:rsidRPr="00A83991" w:rsidRDefault="00A83991" w:rsidP="00A83991">
      <w:pPr>
        <w:spacing w:after="120"/>
        <w:rPr>
          <w:szCs w:val="22"/>
          <w:lang w:val="en-US"/>
        </w:rPr>
      </w:pPr>
    </w:p>
    <w:p w14:paraId="67DCC77C" w14:textId="01A6BC9E" w:rsidR="00A83991" w:rsidRPr="00A83991" w:rsidRDefault="00A83991" w:rsidP="00A83991">
      <w:pPr>
        <w:spacing w:after="120"/>
        <w:rPr>
          <w:szCs w:val="22"/>
          <w:lang w:val="en-US"/>
        </w:rPr>
      </w:pPr>
      <w:r w:rsidRPr="00A83991">
        <w:rPr>
          <w:szCs w:val="22"/>
          <w:lang w:val="fr-FR"/>
        </w:rPr>
        <w:t>The financial management of the AAE reserves has to be in line with the following princip</w:t>
      </w:r>
      <w:r>
        <w:rPr>
          <w:szCs w:val="22"/>
          <w:lang w:val="fr-FR"/>
        </w:rPr>
        <w:t>l</w:t>
      </w:r>
      <w:r w:rsidRPr="00A83991">
        <w:rPr>
          <w:szCs w:val="22"/>
          <w:lang w:val="fr-FR"/>
        </w:rPr>
        <w:t>es :</w:t>
      </w:r>
    </w:p>
    <w:p w14:paraId="1BDDC427" w14:textId="73088F58" w:rsidR="00A83991" w:rsidRPr="00A83991" w:rsidRDefault="00A83991" w:rsidP="00A83991">
      <w:pPr>
        <w:pStyle w:val="Listenabsatz"/>
        <w:numPr>
          <w:ilvl w:val="0"/>
          <w:numId w:val="9"/>
        </w:numPr>
        <w:spacing w:after="120"/>
        <w:rPr>
          <w:szCs w:val="22"/>
          <w:lang w:val="en-US"/>
        </w:rPr>
      </w:pPr>
      <w:r w:rsidRPr="00A83991">
        <w:rPr>
          <w:szCs w:val="22"/>
          <w:lang w:val="en-US"/>
        </w:rPr>
        <w:t>The investment objective is to generate a non-negative return</w:t>
      </w:r>
      <w:del w:id="1" w:author="Hartwig SORGER" w:date="2025-10-10T18:57:00Z" w16du:dateUtc="2025-10-10T16:57:00Z">
        <w:r w:rsidRPr="00A83991" w:rsidDel="00F44FDD">
          <w:rPr>
            <w:szCs w:val="22"/>
            <w:lang w:val="en-US"/>
          </w:rPr>
          <w:delText>, gross of inflation</w:delText>
        </w:r>
      </w:del>
      <w:ins w:id="2" w:author="Hartwig SORGER" w:date="2025-10-10T18:57:00Z" w16du:dateUtc="2025-10-10T16:57:00Z">
        <w:r w:rsidR="00F44FDD">
          <w:rPr>
            <w:szCs w:val="22"/>
            <w:lang w:val="en-US"/>
          </w:rPr>
          <w:t xml:space="preserve"> in </w:t>
        </w:r>
        <w:r w:rsidR="0099692F">
          <w:rPr>
            <w:szCs w:val="22"/>
            <w:lang w:val="en-US"/>
          </w:rPr>
          <w:t>nominal values</w:t>
        </w:r>
      </w:ins>
      <w:del w:id="3" w:author="Hartwig SORGER" w:date="2025-10-10T19:01:00Z" w16du:dateUtc="2025-10-10T17:01:00Z">
        <w:r w:rsidRPr="00A83991" w:rsidDel="00C27A9A">
          <w:rPr>
            <w:szCs w:val="22"/>
            <w:lang w:val="en-US"/>
          </w:rPr>
          <w:delText>, considering the prudent person principle</w:delText>
        </w:r>
      </w:del>
      <w:r w:rsidRPr="00A83991">
        <w:rPr>
          <w:szCs w:val="22"/>
          <w:lang w:val="en-US"/>
        </w:rPr>
        <w:t>. The base currency must be Euro. The money should be available at any time. The choice of assets adheres to AAE’s ethical values particularly regarding sustainability</w:t>
      </w:r>
      <w:ins w:id="4" w:author="Hartwig SORGER" w:date="2025-10-10T19:01:00Z" w16du:dateUtc="2025-10-10T17:01:00Z">
        <w:r w:rsidR="00C27A9A">
          <w:rPr>
            <w:szCs w:val="22"/>
            <w:lang w:val="en-US"/>
          </w:rPr>
          <w:t xml:space="preserve"> and to the </w:t>
        </w:r>
        <w:r w:rsidR="00C27A9A" w:rsidRPr="00A83991">
          <w:rPr>
            <w:szCs w:val="22"/>
            <w:lang w:val="en-US"/>
          </w:rPr>
          <w:t>prudent person principle</w:t>
        </w:r>
      </w:ins>
      <w:r w:rsidRPr="00A83991">
        <w:rPr>
          <w:szCs w:val="22"/>
          <w:lang w:val="en-US"/>
        </w:rPr>
        <w:t xml:space="preserve">. </w:t>
      </w:r>
    </w:p>
    <w:p w14:paraId="25BAD96C" w14:textId="35B18A0A" w:rsidR="00A83991" w:rsidRPr="00A83991" w:rsidRDefault="00A83991" w:rsidP="00A83991">
      <w:pPr>
        <w:pStyle w:val="Listenabsatz"/>
        <w:numPr>
          <w:ilvl w:val="0"/>
          <w:numId w:val="9"/>
        </w:numPr>
        <w:spacing w:after="120"/>
        <w:rPr>
          <w:szCs w:val="22"/>
          <w:lang w:val="en-US"/>
        </w:rPr>
      </w:pPr>
      <w:r w:rsidRPr="00A83991">
        <w:rPr>
          <w:szCs w:val="22"/>
          <w:lang w:val="en-US"/>
        </w:rPr>
        <w:t xml:space="preserve">The Honorary Treasurer </w:t>
      </w:r>
      <w:r w:rsidR="00F6392F">
        <w:rPr>
          <w:szCs w:val="22"/>
          <w:lang w:val="en-US"/>
        </w:rPr>
        <w:t>proposes</w:t>
      </w:r>
      <w:r w:rsidRPr="00A83991">
        <w:rPr>
          <w:szCs w:val="22"/>
          <w:lang w:val="en-US"/>
        </w:rPr>
        <w:t xml:space="preserve"> the choice of assets and the financial management of reserves</w:t>
      </w:r>
      <w:r w:rsidR="00F6392F">
        <w:rPr>
          <w:szCs w:val="22"/>
          <w:lang w:val="en-US"/>
        </w:rPr>
        <w:t xml:space="preserve"> to the board</w:t>
      </w:r>
      <w:r w:rsidRPr="00A83991">
        <w:rPr>
          <w:szCs w:val="22"/>
          <w:lang w:val="en-US"/>
        </w:rPr>
        <w:t>.</w:t>
      </w:r>
    </w:p>
    <w:p w14:paraId="0C33C221" w14:textId="6E2D291D" w:rsidR="00A83991" w:rsidRPr="00A83991" w:rsidRDefault="00A83991" w:rsidP="00A83991">
      <w:pPr>
        <w:pStyle w:val="Listenabsatz"/>
        <w:numPr>
          <w:ilvl w:val="0"/>
          <w:numId w:val="9"/>
        </w:numPr>
        <w:spacing w:after="120"/>
        <w:rPr>
          <w:szCs w:val="22"/>
          <w:lang w:val="en-US"/>
        </w:rPr>
      </w:pPr>
      <w:r w:rsidRPr="00A83991">
        <w:rPr>
          <w:szCs w:val="22"/>
          <w:lang w:val="en-US"/>
        </w:rPr>
        <w:t xml:space="preserve">The Board </w:t>
      </w:r>
      <w:r w:rsidR="00151393">
        <w:rPr>
          <w:szCs w:val="22"/>
          <w:lang w:val="en-US"/>
        </w:rPr>
        <w:t>takes the final decision</w:t>
      </w:r>
      <w:r w:rsidR="00A74013">
        <w:rPr>
          <w:szCs w:val="22"/>
          <w:lang w:val="en-US"/>
        </w:rPr>
        <w:t>.</w:t>
      </w:r>
    </w:p>
    <w:p w14:paraId="6E70C13B" w14:textId="3BB05157" w:rsidR="002E4ABE" w:rsidRPr="00FB2E10" w:rsidRDefault="002E4ABE" w:rsidP="00A83991">
      <w:pPr>
        <w:spacing w:after="120"/>
        <w:rPr>
          <w:szCs w:val="22"/>
          <w:lang w:val="en-US"/>
        </w:rPr>
      </w:pPr>
    </w:p>
    <w:p w14:paraId="762D3791" w14:textId="3FB9A206" w:rsidR="002E4ABE" w:rsidRPr="00FB2E10" w:rsidRDefault="002E4ABE" w:rsidP="00A83991">
      <w:pPr>
        <w:spacing w:after="120"/>
        <w:rPr>
          <w:szCs w:val="22"/>
          <w:lang w:val="en-US"/>
        </w:rPr>
      </w:pPr>
    </w:p>
    <w:p w14:paraId="4F898CD5" w14:textId="5818AECD" w:rsidR="002E4ABE" w:rsidRPr="00FB2E10" w:rsidRDefault="002E4ABE" w:rsidP="00A83991">
      <w:pPr>
        <w:spacing w:after="120"/>
        <w:rPr>
          <w:szCs w:val="22"/>
          <w:lang w:val="en-US"/>
        </w:rPr>
      </w:pPr>
      <w:r w:rsidRPr="00FB2E10">
        <w:rPr>
          <w:szCs w:val="22"/>
          <w:lang w:val="en-US"/>
        </w:rPr>
        <w:t xml:space="preserve">Approved by the </w:t>
      </w:r>
      <w:r w:rsidR="00A83991">
        <w:rPr>
          <w:szCs w:val="22"/>
          <w:lang w:val="en-US"/>
        </w:rPr>
        <w:t xml:space="preserve">AAE </w:t>
      </w:r>
      <w:r w:rsidRPr="00FB2E10">
        <w:rPr>
          <w:szCs w:val="22"/>
          <w:lang w:val="en-US"/>
        </w:rPr>
        <w:t xml:space="preserve">Board on </w:t>
      </w:r>
      <w:del w:id="5" w:author="Hartwig SORGER" w:date="2025-10-10T18:59:00Z" w16du:dateUtc="2025-10-10T16:59:00Z">
        <w:r w:rsidR="00151393" w:rsidDel="003C4099">
          <w:rPr>
            <w:szCs w:val="22"/>
            <w:lang w:val="en-US"/>
          </w:rPr>
          <w:delText>xx. Yyyyy</w:delText>
        </w:r>
      </w:del>
      <w:ins w:id="6" w:author="Hartwig SORGER" w:date="2025-10-10T18:59:00Z" w16du:dateUtc="2025-10-10T16:59:00Z">
        <w:r w:rsidR="003C4099">
          <w:rPr>
            <w:szCs w:val="22"/>
            <w:lang w:val="en-US"/>
          </w:rPr>
          <w:t>xx</w:t>
        </w:r>
        <w:r w:rsidR="00967B4E">
          <w:rPr>
            <w:szCs w:val="22"/>
            <w:lang w:val="en-US"/>
          </w:rPr>
          <w:t>.yyyy</w:t>
        </w:r>
      </w:ins>
      <w:r w:rsidR="00151393">
        <w:rPr>
          <w:szCs w:val="22"/>
          <w:lang w:val="en-US"/>
        </w:rPr>
        <w:t xml:space="preserve"> 2025</w:t>
      </w:r>
    </w:p>
    <w:sectPr w:rsidR="002E4ABE" w:rsidRPr="00FB2E10" w:rsidSect="00A845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2268" w:right="1418" w:bottom="964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62531F" w14:textId="77777777" w:rsidR="003B67AC" w:rsidRDefault="003B67AC" w:rsidP="00875780">
      <w:r>
        <w:separator/>
      </w:r>
    </w:p>
  </w:endnote>
  <w:endnote w:type="continuationSeparator" w:id="0">
    <w:p w14:paraId="4E4133C9" w14:textId="77777777" w:rsidR="003B67AC" w:rsidRDefault="003B67AC" w:rsidP="00875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C0689" w14:textId="10D39916" w:rsidR="008A1290" w:rsidRDefault="00AF413D">
    <w:pPr>
      <w:pStyle w:val="Fuzeile"/>
    </w:pPr>
    <w:r>
      <w:rPr>
        <w:noProof/>
      </w:rPr>
      <mc:AlternateContent>
        <mc:Choice Requires="wps">
          <w:drawing>
            <wp:anchor distT="0" distB="0" distL="0" distR="0" simplePos="0" relativeHeight="251671552" behindDoc="0" locked="0" layoutInCell="1" allowOverlap="1" wp14:anchorId="20A48988" wp14:editId="566F75EF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2059156970" name="Textfeld 2" descr="Classification: GENER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AC42457" w14:textId="41B2F8CB" w:rsidR="00AF413D" w:rsidRPr="00AF413D" w:rsidRDefault="00AF413D" w:rsidP="00AF413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F413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Classification: GENERAL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A48988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Classification: GENERAL" style="position:absolute;margin-left:-16.25pt;margin-top:0;width:34.95pt;height:34.95pt;z-index:251671552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" filled="f" stroked="f">
              <v:textbox style="mso-fit-shape-to-text:t" inset="0,0,20pt,15pt">
                <w:txbxContent>
                  <w:p w14:paraId="2AC42457" w14:textId="41B2F8CB" w:rsidR="00AF413D" w:rsidRPr="00AF413D" w:rsidRDefault="00AF413D" w:rsidP="00AF413D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F413D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Classification: 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4DF11" w14:textId="285B3A44" w:rsidR="007C5489" w:rsidRPr="005E6508" w:rsidRDefault="00AF413D" w:rsidP="009E2241">
    <w:pPr>
      <w:pStyle w:val="Fuzeile"/>
      <w:tabs>
        <w:tab w:val="clear" w:pos="4536"/>
        <w:tab w:val="center" w:pos="4253"/>
      </w:tabs>
      <w:ind w:right="360"/>
      <w:rPr>
        <w:i/>
        <w:sz w:val="18"/>
        <w:szCs w:val="18"/>
      </w:rPr>
    </w:pPr>
    <w:r>
      <w:rPr>
        <w:i/>
        <w:noProof/>
        <w:sz w:val="18"/>
        <w:szCs w:val="18"/>
      </w:rPr>
      <mc:AlternateContent>
        <mc:Choice Requires="wps">
          <w:drawing>
            <wp:anchor distT="0" distB="0" distL="0" distR="0" simplePos="0" relativeHeight="251672576" behindDoc="0" locked="0" layoutInCell="1" allowOverlap="1" wp14:anchorId="4ED70BAF" wp14:editId="77241594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1907422089" name="Textfeld 3" descr="Classification: GENER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2BE4B2" w14:textId="15F13F28" w:rsidR="00AF413D" w:rsidRPr="00AF413D" w:rsidRDefault="00AF413D" w:rsidP="00AF413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F413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Classification: GENERAL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D70BAF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Classification: GENERAL" style="position:absolute;margin-left:-16.25pt;margin-top:0;width:34.95pt;height:34.95pt;z-index:251672576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" filled="f" stroked="f">
              <v:textbox style="mso-fit-shape-to-text:t" inset="0,0,20pt,15pt">
                <w:txbxContent>
                  <w:p w14:paraId="132BE4B2" w14:textId="15F13F28" w:rsidR="00AF413D" w:rsidRPr="00AF413D" w:rsidRDefault="00AF413D" w:rsidP="00AF413D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F413D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Classification: 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C5489" w:rsidRPr="005E6508">
      <w:rPr>
        <w:i/>
        <w:sz w:val="18"/>
        <w:szCs w:val="18"/>
      </w:rPr>
      <w:t>Onderwerp</w:t>
    </w:r>
    <w:r w:rsidR="007C5489" w:rsidRPr="005E6508">
      <w:rPr>
        <w:i/>
        <w:sz w:val="18"/>
        <w:szCs w:val="18"/>
      </w:rPr>
      <w:tab/>
      <w:t xml:space="preserve">Page </w:t>
    </w:r>
    <w:r w:rsidR="007C5489" w:rsidRPr="005E6508">
      <w:rPr>
        <w:i/>
        <w:sz w:val="18"/>
        <w:szCs w:val="18"/>
      </w:rPr>
      <w:fldChar w:fldCharType="begin"/>
    </w:r>
    <w:r w:rsidR="007C5489" w:rsidRPr="005E6508">
      <w:rPr>
        <w:i/>
        <w:sz w:val="18"/>
        <w:szCs w:val="18"/>
      </w:rPr>
      <w:instrText xml:space="preserve"> PAGE  \* Arabic  \* MERGEFORMAT </w:instrText>
    </w:r>
    <w:r w:rsidR="007C5489" w:rsidRPr="005E6508">
      <w:rPr>
        <w:i/>
        <w:sz w:val="18"/>
        <w:szCs w:val="18"/>
      </w:rPr>
      <w:fldChar w:fldCharType="separate"/>
    </w:r>
    <w:r w:rsidR="00574923">
      <w:rPr>
        <w:i/>
        <w:noProof/>
        <w:sz w:val="18"/>
        <w:szCs w:val="18"/>
      </w:rPr>
      <w:t>2</w:t>
    </w:r>
    <w:r w:rsidR="007C5489" w:rsidRPr="005E6508">
      <w:rPr>
        <w:i/>
        <w:sz w:val="18"/>
        <w:szCs w:val="18"/>
      </w:rPr>
      <w:fldChar w:fldCharType="end"/>
    </w:r>
    <w:r w:rsidR="007C5489" w:rsidRPr="005E6508">
      <w:rPr>
        <w:i/>
        <w:sz w:val="18"/>
        <w:szCs w:val="18"/>
      </w:rPr>
      <w:t xml:space="preserve"> of </w:t>
    </w:r>
    <w:r w:rsidR="007C5489" w:rsidRPr="005E6508">
      <w:rPr>
        <w:i/>
        <w:sz w:val="18"/>
        <w:szCs w:val="18"/>
      </w:rPr>
      <w:fldChar w:fldCharType="begin"/>
    </w:r>
    <w:r w:rsidR="007C5489" w:rsidRPr="005E6508">
      <w:rPr>
        <w:i/>
        <w:sz w:val="18"/>
        <w:szCs w:val="18"/>
      </w:rPr>
      <w:instrText xml:space="preserve"> NUMPAGES  \* Arabic  \* MERGEFORMAT </w:instrText>
    </w:r>
    <w:r w:rsidR="007C5489" w:rsidRPr="005E6508">
      <w:rPr>
        <w:i/>
        <w:sz w:val="18"/>
        <w:szCs w:val="18"/>
      </w:rPr>
      <w:fldChar w:fldCharType="separate"/>
    </w:r>
    <w:r w:rsidR="00574923">
      <w:rPr>
        <w:i/>
        <w:noProof/>
        <w:sz w:val="18"/>
        <w:szCs w:val="18"/>
      </w:rPr>
      <w:t>2</w:t>
    </w:r>
    <w:r w:rsidR="007C5489" w:rsidRPr="005E6508">
      <w:rPr>
        <w:i/>
        <w:noProof/>
        <w:sz w:val="18"/>
        <w:szCs w:val="18"/>
      </w:rPr>
      <w:fldChar w:fldCharType="end"/>
    </w:r>
    <w:r w:rsidR="007C5489" w:rsidRPr="005E6508">
      <w:rPr>
        <w:i/>
        <w:sz w:val="18"/>
        <w:szCs w:val="18"/>
      </w:rPr>
      <w:tab/>
      <w:t xml:space="preserve">   21 September 2016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F57CE7" w14:textId="0F0FA2AC" w:rsidR="007C5489" w:rsidRDefault="00AF413D" w:rsidP="008643BE">
    <w:pPr>
      <w:pStyle w:val="Fuzeile"/>
      <w:jc w:val="center"/>
    </w:pPr>
    <w:r>
      <w:rPr>
        <w:i/>
        <w:noProof/>
        <w:sz w:val="16"/>
      </w:rPr>
      <mc:AlternateContent>
        <mc:Choice Requires="wps">
          <w:drawing>
            <wp:anchor distT="0" distB="0" distL="0" distR="0" simplePos="0" relativeHeight="251670528" behindDoc="0" locked="0" layoutInCell="1" allowOverlap="1" wp14:anchorId="65E05C33" wp14:editId="4DAF9A35">
              <wp:simplePos x="1079500" y="10217150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1910200222" name="Textfeld 1" descr="Classification: GENER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B385C9" w14:textId="71203EFE" w:rsidR="00AF413D" w:rsidRPr="00AF413D" w:rsidRDefault="00AF413D" w:rsidP="00AF413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F413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Classification: GENERAL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E05C33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Classification: GENERAL" style="position:absolute;left:0;text-align:left;margin-left:-16.25pt;margin-top:0;width:34.95pt;height:34.95pt;z-index:251670528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" filled="f" stroked="f">
              <v:textbox style="mso-fit-shape-to-text:t" inset="0,0,20pt,15pt">
                <w:txbxContent>
                  <w:p w14:paraId="3BB385C9" w14:textId="71203EFE" w:rsidR="00AF413D" w:rsidRPr="00AF413D" w:rsidRDefault="00AF413D" w:rsidP="00AF413D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F413D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Classification: 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C5489" w:rsidRPr="009B0F83">
      <w:rPr>
        <w:i/>
        <w:sz w:val="16"/>
      </w:rPr>
      <w:t xml:space="preserve">The Actuarial Association of Europe is registered in the EU Transparency Register under number </w:t>
    </w:r>
    <w:r w:rsidR="007C5489" w:rsidRPr="009B0F83">
      <w:rPr>
        <w:rFonts w:cs="Arial"/>
        <w:i/>
        <w:sz w:val="16"/>
      </w:rPr>
      <w:t>550855911144-54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7F0F8" w14:textId="77777777" w:rsidR="003B67AC" w:rsidRDefault="003B67AC" w:rsidP="00875780">
      <w:r>
        <w:separator/>
      </w:r>
    </w:p>
  </w:footnote>
  <w:footnote w:type="continuationSeparator" w:id="0">
    <w:p w14:paraId="458D7A41" w14:textId="77777777" w:rsidR="003B67AC" w:rsidRDefault="003B67AC" w:rsidP="008757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97C85" w14:textId="77777777" w:rsidR="008A1290" w:rsidRDefault="008A129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01052" w14:textId="77777777" w:rsidR="007C5489" w:rsidRDefault="00792A5D">
    <w:pPr>
      <w:pStyle w:val="Kopfzeile"/>
    </w:pPr>
    <w:r>
      <w:rPr>
        <w:noProof/>
        <w:vertAlign w:val="subscript"/>
        <w:lang w:val="nl-NL"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1887B47A" wp14:editId="29237C45">
              <wp:simplePos x="0" y="0"/>
              <wp:positionH relativeFrom="column">
                <wp:posOffset>-3524592</wp:posOffset>
              </wp:positionH>
              <wp:positionV relativeFrom="paragraph">
                <wp:posOffset>1631853</wp:posOffset>
              </wp:positionV>
              <wp:extent cx="13189055" cy="5300196"/>
              <wp:effectExtent l="3843020" t="0" r="3849370" b="0"/>
              <wp:wrapNone/>
              <wp:docPr id="2" name="Rechthoe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 rot="2728784">
                        <a:off x="0" y="0"/>
                        <a:ext cx="13189055" cy="5300196"/>
                      </a:xfrm>
                      <a:prstGeom prst="rect">
                        <a:avLst/>
                      </a:prstGeom>
                      <a:solidFill>
                        <a:srgbClr val="F5F9FC"/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<a:effectLst>
                              <a:outerShdw blurRad="63500" dist="38099" dir="2700000" algn="ctr" rotWithShape="0">
                                <a:schemeClr val="bg2">
                                  <a:alpha val="74998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264413" id="Rechthoek 2" o:spid="_x0000_s1026" style="position:absolute;margin-left:-277.55pt;margin-top:128.5pt;width:1038.5pt;height:417.35pt;rotation:2980560fd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" fillcolor="#f5f9fc" stroked="f">
              <v:stroke joinstyle="round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5C1D8" w14:textId="77777777" w:rsidR="007C5489" w:rsidRPr="00EA2EEE" w:rsidRDefault="00215DFE">
    <w:pPr>
      <w:pStyle w:val="Kopfzeile"/>
      <w:rPr>
        <w:vertAlign w:val="subscript"/>
      </w:rPr>
    </w:pPr>
    <w:r>
      <w:rPr>
        <w:noProof/>
        <w:vertAlign w:val="subscript"/>
      </w:rPr>
      <w:drawing>
        <wp:anchor distT="0" distB="0" distL="114300" distR="114300" simplePos="0" relativeHeight="251669504" behindDoc="1" locked="0" layoutInCell="1" allowOverlap="1" wp14:anchorId="516335A3" wp14:editId="660D8E7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2800" cy="10692000"/>
          <wp:effectExtent l="0" t="0" r="3810" b="1905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chtergrond-briefpapier-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28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A648F"/>
    <w:multiLevelType w:val="hybridMultilevel"/>
    <w:tmpl w:val="2ED4E40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D77949"/>
    <w:multiLevelType w:val="hybridMultilevel"/>
    <w:tmpl w:val="4A505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B6698C"/>
    <w:multiLevelType w:val="hybridMultilevel"/>
    <w:tmpl w:val="ADB0C29E"/>
    <w:lvl w:ilvl="0" w:tplc="AA24AEF2">
      <w:start w:val="1"/>
      <w:numFmt w:val="bullet"/>
      <w:pStyle w:val="Lijst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F351E7"/>
    <w:multiLevelType w:val="hybridMultilevel"/>
    <w:tmpl w:val="9BAED65C"/>
    <w:lvl w:ilvl="0" w:tplc="CD663938">
      <w:start w:val="1"/>
      <w:numFmt w:val="lowerRoman"/>
      <w:lvlText w:val="%1)"/>
      <w:lvlJc w:val="left"/>
      <w:pPr>
        <w:ind w:left="1080" w:hanging="72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8534C9"/>
    <w:multiLevelType w:val="hybridMultilevel"/>
    <w:tmpl w:val="8E5AB14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B61762"/>
    <w:multiLevelType w:val="hybridMultilevel"/>
    <w:tmpl w:val="91FA9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3D380B"/>
    <w:multiLevelType w:val="hybridMultilevel"/>
    <w:tmpl w:val="820A6006"/>
    <w:lvl w:ilvl="0" w:tplc="78AA879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3C6BED"/>
    <w:multiLevelType w:val="hybridMultilevel"/>
    <w:tmpl w:val="5D8A0D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1863958">
    <w:abstractNumId w:val="2"/>
  </w:num>
  <w:num w:numId="2" w16cid:durableId="577709040">
    <w:abstractNumId w:val="2"/>
  </w:num>
  <w:num w:numId="3" w16cid:durableId="206065004">
    <w:abstractNumId w:val="4"/>
  </w:num>
  <w:num w:numId="4" w16cid:durableId="16747173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91704469">
    <w:abstractNumId w:val="0"/>
  </w:num>
  <w:num w:numId="6" w16cid:durableId="126700652">
    <w:abstractNumId w:val="7"/>
  </w:num>
  <w:num w:numId="7" w16cid:durableId="1381444509">
    <w:abstractNumId w:val="5"/>
  </w:num>
  <w:num w:numId="8" w16cid:durableId="979458458">
    <w:abstractNumId w:val="6"/>
  </w:num>
  <w:num w:numId="9" w16cid:durableId="714306781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Hartwig SORGER">
    <w15:presenceInfo w15:providerId="AD" w15:userId="S::hartwig.sorger@valida.at::5031214c-21f0-46c1-833c-0d15f1c3c39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BAE"/>
    <w:rsid w:val="00012B43"/>
    <w:rsid w:val="0004388B"/>
    <w:rsid w:val="00071E1B"/>
    <w:rsid w:val="000A44AE"/>
    <w:rsid w:val="000A5756"/>
    <w:rsid w:val="000B34B9"/>
    <w:rsid w:val="000B586E"/>
    <w:rsid w:val="000D5846"/>
    <w:rsid w:val="000F57E8"/>
    <w:rsid w:val="00151393"/>
    <w:rsid w:val="00155CBB"/>
    <w:rsid w:val="001D3186"/>
    <w:rsid w:val="00215DFE"/>
    <w:rsid w:val="0023665F"/>
    <w:rsid w:val="00260A0B"/>
    <w:rsid w:val="002C0953"/>
    <w:rsid w:val="002C75C8"/>
    <w:rsid w:val="002E4ABE"/>
    <w:rsid w:val="003237A9"/>
    <w:rsid w:val="00375620"/>
    <w:rsid w:val="003B67AC"/>
    <w:rsid w:val="003C4099"/>
    <w:rsid w:val="003C48AC"/>
    <w:rsid w:val="003C765F"/>
    <w:rsid w:val="003E266E"/>
    <w:rsid w:val="00407562"/>
    <w:rsid w:val="00490432"/>
    <w:rsid w:val="004C7AE7"/>
    <w:rsid w:val="00526738"/>
    <w:rsid w:val="005518CA"/>
    <w:rsid w:val="005665AA"/>
    <w:rsid w:val="00574923"/>
    <w:rsid w:val="005756D7"/>
    <w:rsid w:val="0059709C"/>
    <w:rsid w:val="005A60A5"/>
    <w:rsid w:val="005E6508"/>
    <w:rsid w:val="006135C8"/>
    <w:rsid w:val="00620A03"/>
    <w:rsid w:val="006402CD"/>
    <w:rsid w:val="0066081D"/>
    <w:rsid w:val="00687B17"/>
    <w:rsid w:val="006E03A1"/>
    <w:rsid w:val="006F7F22"/>
    <w:rsid w:val="00775CD6"/>
    <w:rsid w:val="00792A5D"/>
    <w:rsid w:val="007A0B2C"/>
    <w:rsid w:val="007B08B9"/>
    <w:rsid w:val="007B6CB4"/>
    <w:rsid w:val="007C5489"/>
    <w:rsid w:val="008051F0"/>
    <w:rsid w:val="00810C65"/>
    <w:rsid w:val="008275A0"/>
    <w:rsid w:val="008643BE"/>
    <w:rsid w:val="00875780"/>
    <w:rsid w:val="00892BB9"/>
    <w:rsid w:val="008A1290"/>
    <w:rsid w:val="008C338A"/>
    <w:rsid w:val="00901001"/>
    <w:rsid w:val="0091480F"/>
    <w:rsid w:val="00925EE2"/>
    <w:rsid w:val="00935297"/>
    <w:rsid w:val="00946BAE"/>
    <w:rsid w:val="00967B4E"/>
    <w:rsid w:val="00976774"/>
    <w:rsid w:val="00985A4B"/>
    <w:rsid w:val="00987761"/>
    <w:rsid w:val="0099692F"/>
    <w:rsid w:val="009B0F83"/>
    <w:rsid w:val="009E2241"/>
    <w:rsid w:val="009F258B"/>
    <w:rsid w:val="00A60834"/>
    <w:rsid w:val="00A74013"/>
    <w:rsid w:val="00A83991"/>
    <w:rsid w:val="00A8452A"/>
    <w:rsid w:val="00AA3223"/>
    <w:rsid w:val="00AF413D"/>
    <w:rsid w:val="00AF6616"/>
    <w:rsid w:val="00B4463A"/>
    <w:rsid w:val="00B52F55"/>
    <w:rsid w:val="00B55E02"/>
    <w:rsid w:val="00BF5A2B"/>
    <w:rsid w:val="00C27A9A"/>
    <w:rsid w:val="00C30B99"/>
    <w:rsid w:val="00C317D1"/>
    <w:rsid w:val="00C64762"/>
    <w:rsid w:val="00CA0853"/>
    <w:rsid w:val="00CC21FB"/>
    <w:rsid w:val="00CE202E"/>
    <w:rsid w:val="00D24709"/>
    <w:rsid w:val="00D6008F"/>
    <w:rsid w:val="00DA0A39"/>
    <w:rsid w:val="00DB0D0A"/>
    <w:rsid w:val="00DC0FC1"/>
    <w:rsid w:val="00E15A4D"/>
    <w:rsid w:val="00E41F09"/>
    <w:rsid w:val="00E42ABC"/>
    <w:rsid w:val="00E830D6"/>
    <w:rsid w:val="00EA2EEE"/>
    <w:rsid w:val="00EC5201"/>
    <w:rsid w:val="00F44FDD"/>
    <w:rsid w:val="00F6392F"/>
    <w:rsid w:val="00F65055"/>
    <w:rsid w:val="00F72507"/>
    <w:rsid w:val="00F84CD1"/>
    <w:rsid w:val="00FA712A"/>
    <w:rsid w:val="00FB2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004876"/>
  <w14:defaultImageDpi w14:val="300"/>
  <w15:docId w15:val="{F88759E9-F4A5-3A42-A8C0-278CDD0CB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987761"/>
    <w:pPr>
      <w:spacing w:line="280" w:lineRule="exact"/>
    </w:pPr>
    <w:rPr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07562"/>
    <w:pPr>
      <w:widowControl w:val="0"/>
      <w:suppressAutoHyphens/>
      <w:spacing w:after="280"/>
      <w:jc w:val="both"/>
      <w:outlineLvl w:val="0"/>
    </w:pPr>
    <w:rPr>
      <w:rFonts w:eastAsia="Arial Unicode MS" w:cs="Arial Unicode MS"/>
      <w:b/>
      <w:bCs/>
      <w:caps/>
      <w:color w:val="1D79AF"/>
      <w:spacing w:val="8"/>
      <w:kern w:val="24"/>
      <w:sz w:val="26"/>
      <w:lang w:val="nl-NL" w:eastAsia="hi-IN" w:bidi="hi-IN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07562"/>
    <w:pPr>
      <w:widowControl w:val="0"/>
      <w:suppressAutoHyphens/>
      <w:jc w:val="both"/>
      <w:outlineLvl w:val="1"/>
    </w:pPr>
    <w:rPr>
      <w:rFonts w:eastAsia="Arial Unicode MS" w:cs="Arial Unicode MS"/>
      <w:b/>
      <w:color w:val="0B3D53" w:themeColor="text1"/>
      <w:kern w:val="1"/>
      <w:sz w:val="23"/>
      <w:lang w:val="en-US" w:eastAsia="hi-IN" w:bidi="hi-IN"/>
    </w:rPr>
  </w:style>
  <w:style w:type="paragraph" w:styleId="berschrift4">
    <w:name w:val="heading 4"/>
    <w:aliases w:val="voorwoord"/>
    <w:basedOn w:val="Inhaltsverzeichnisberschrift"/>
    <w:next w:val="Standard"/>
    <w:link w:val="berschrift4Zchn"/>
    <w:semiHidden/>
    <w:qFormat/>
    <w:rsid w:val="00F72507"/>
    <w:pPr>
      <w:tabs>
        <w:tab w:val="left" w:pos="567"/>
      </w:tabs>
      <w:spacing w:beforeAutospacing="1" w:after="100" w:afterAutospacing="1" w:line="276" w:lineRule="auto"/>
      <w:outlineLvl w:val="3"/>
    </w:pPr>
    <w:rPr>
      <w:rFonts w:ascii="Verdana" w:eastAsia="MS Gothic" w:hAnsi="Verdana" w:cs="Times New Roman"/>
      <w:bCs w:val="0"/>
      <w:color w:val="842A2B" w:themeColor="accent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aliases w:val="voorwoord Zchn"/>
    <w:basedOn w:val="Absatz-Standardschriftart"/>
    <w:link w:val="berschrift4"/>
    <w:semiHidden/>
    <w:rsid w:val="00F72507"/>
    <w:rPr>
      <w:rFonts w:ascii="Verdana" w:eastAsia="MS Gothic" w:hAnsi="Verdana" w:cs="Times New Roman"/>
      <w:b/>
      <w:color w:val="842A2B" w:themeColor="accent2"/>
      <w:sz w:val="32"/>
      <w:szCs w:val="2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07562"/>
    <w:rPr>
      <w:rFonts w:eastAsia="Arial Unicode MS" w:cs="Arial Unicode MS"/>
      <w:b/>
      <w:bCs/>
      <w:caps/>
      <w:color w:val="1D79AF"/>
      <w:spacing w:val="8"/>
      <w:kern w:val="24"/>
      <w:sz w:val="26"/>
      <w:lang w:val="nl-NL" w:eastAsia="hi-IN" w:bidi="hi-IN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72507"/>
    <w:pPr>
      <w:outlineLvl w:val="9"/>
    </w:pPr>
  </w:style>
  <w:style w:type="paragraph" w:customStyle="1" w:styleId="Lijst1">
    <w:name w:val="Lijst1"/>
    <w:basedOn w:val="Listenabsatz"/>
    <w:qFormat/>
    <w:rsid w:val="00987761"/>
    <w:pPr>
      <w:numPr>
        <w:numId w:val="2"/>
      </w:numPr>
      <w:tabs>
        <w:tab w:val="left" w:pos="227"/>
      </w:tabs>
      <w:ind w:left="227" w:hanging="227"/>
    </w:pPr>
    <w:rPr>
      <w:rFonts w:eastAsia="Times New Roman" w:cs="Times New Roman"/>
      <w:szCs w:val="21"/>
      <w:lang w:val="nl-NL"/>
    </w:rPr>
  </w:style>
  <w:style w:type="paragraph" w:styleId="Listenabsatz">
    <w:name w:val="List Paragraph"/>
    <w:basedOn w:val="Standard"/>
    <w:uiPriority w:val="34"/>
    <w:qFormat/>
    <w:rsid w:val="00620A0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51F0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51F0"/>
    <w:rPr>
      <w:rFonts w:ascii="Lucida Grande" w:hAnsi="Lucida Grande" w:cs="Lucida Grande"/>
      <w:color w:val="DAE6EB" w:themeColor="background1"/>
      <w:sz w:val="18"/>
      <w:szCs w:val="18"/>
    </w:rPr>
  </w:style>
  <w:style w:type="paragraph" w:styleId="Kopfzeile">
    <w:name w:val="header"/>
    <w:aliases w:val="HEADER"/>
    <w:basedOn w:val="Standard"/>
    <w:link w:val="KopfzeileZchn"/>
    <w:uiPriority w:val="99"/>
    <w:unhideWhenUsed/>
    <w:rsid w:val="0087578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aliases w:val="HEADER Zchn"/>
    <w:basedOn w:val="Absatz-Standardschriftart"/>
    <w:link w:val="Kopfzeile"/>
    <w:uiPriority w:val="99"/>
    <w:rsid w:val="00875780"/>
    <w:rPr>
      <w:rFonts w:ascii="Arial Narrow" w:hAnsi="Arial Narrow"/>
      <w:color w:val="DAE6EB" w:themeColor="background1"/>
      <w:sz w:val="18"/>
    </w:rPr>
  </w:style>
  <w:style w:type="paragraph" w:styleId="Fuzeile">
    <w:name w:val="footer"/>
    <w:aliases w:val="FOOTER"/>
    <w:basedOn w:val="Standard"/>
    <w:link w:val="FuzeileZchn"/>
    <w:uiPriority w:val="99"/>
    <w:unhideWhenUsed/>
    <w:rsid w:val="0087578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aliases w:val="FOOTER Zchn"/>
    <w:basedOn w:val="Absatz-Standardschriftart"/>
    <w:link w:val="Fuzeile"/>
    <w:uiPriority w:val="99"/>
    <w:rsid w:val="00875780"/>
    <w:rPr>
      <w:rFonts w:ascii="Arial Narrow" w:hAnsi="Arial Narrow"/>
      <w:color w:val="DAE6EB" w:themeColor="background1"/>
      <w:sz w:val="18"/>
    </w:rPr>
  </w:style>
  <w:style w:type="paragraph" w:customStyle="1" w:styleId="Italic">
    <w:name w:val="Italic"/>
    <w:basedOn w:val="Standard"/>
    <w:qFormat/>
    <w:rsid w:val="00987761"/>
    <w:pPr>
      <w:widowControl w:val="0"/>
      <w:suppressAutoHyphens/>
      <w:spacing w:after="280"/>
    </w:pPr>
    <w:rPr>
      <w:rFonts w:eastAsia="Arial Unicode MS" w:cs="Arial Unicode MS"/>
      <w:i/>
      <w:kern w:val="1"/>
      <w:lang w:eastAsia="hi-IN" w:bidi="hi-IN"/>
    </w:rPr>
  </w:style>
  <w:style w:type="paragraph" w:customStyle="1" w:styleId="DateandRecipient">
    <w:name w:val="Date and Recipient"/>
    <w:basedOn w:val="Standard"/>
    <w:rsid w:val="00E830D6"/>
    <w:pPr>
      <w:spacing w:before="600" w:line="240" w:lineRule="auto"/>
    </w:pPr>
    <w:rPr>
      <w:color w:val="000000"/>
      <w:szCs w:val="22"/>
      <w:lang w:val="nb-NO"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07562"/>
    <w:rPr>
      <w:rFonts w:eastAsia="Arial Unicode MS" w:cs="Arial Unicode MS"/>
      <w:b/>
      <w:color w:val="0B3D53" w:themeColor="text1"/>
      <w:kern w:val="1"/>
      <w:sz w:val="23"/>
      <w:lang w:val="en-US" w:eastAsia="hi-IN" w:bidi="hi-IN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E4ABE"/>
    <w:pPr>
      <w:spacing w:line="240" w:lineRule="auto"/>
    </w:pPr>
    <w:rPr>
      <w:rFonts w:ascii="Calibri" w:eastAsiaTheme="minorHAnsi" w:hAnsi="Calibri" w:cs="Calibri"/>
      <w:szCs w:val="22"/>
      <w:lang w:val="en-US"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E4ABE"/>
    <w:rPr>
      <w:rFonts w:ascii="Calibri" w:eastAsiaTheme="minorHAnsi" w:hAnsi="Calibri" w:cs="Calibri"/>
      <w:sz w:val="22"/>
      <w:szCs w:val="22"/>
      <w:lang w:val="en-US" w:eastAsia="en-US"/>
    </w:rPr>
  </w:style>
  <w:style w:type="paragraph" w:styleId="berarbeitung">
    <w:name w:val="Revision"/>
    <w:hidden/>
    <w:uiPriority w:val="99"/>
    <w:semiHidden/>
    <w:rsid w:val="00892BB9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7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AAE-3">
  <a:themeElements>
    <a:clrScheme name="AAE-3">
      <a:dk1>
        <a:srgbClr val="0B3D53"/>
      </a:dk1>
      <a:lt1>
        <a:srgbClr val="DAE6EB"/>
      </a:lt1>
      <a:dk2>
        <a:srgbClr val="C8BE9F"/>
      </a:dk2>
      <a:lt2>
        <a:srgbClr val="ECE8DC"/>
      </a:lt2>
      <a:accent1>
        <a:srgbClr val="007BBA"/>
      </a:accent1>
      <a:accent2>
        <a:srgbClr val="842A2B"/>
      </a:accent2>
      <a:accent3>
        <a:srgbClr val="CFB312"/>
      </a:accent3>
      <a:accent4>
        <a:srgbClr val="055849"/>
      </a:accent4>
      <a:accent5>
        <a:srgbClr val="006C92"/>
      </a:accent5>
      <a:accent6>
        <a:srgbClr val="A02B7C"/>
      </a:accent6>
      <a:hlink>
        <a:srgbClr val="007BBA"/>
      </a:hlink>
      <a:folHlink>
        <a:srgbClr val="007BBA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  <a:extLst>
          <a:ext uri="{AF507438-7753-43e0-B8FC-AC1667EBCBE1}">
            <a14:hiddenEffects xmlns="" xmlns:a14="http://schemas.microsoft.com/office/drawing/2010/main">
              <a:effectLst>
                <a:outerShdw blurRad="63500" dist="38099" dir="2700000" algn="ctr" rotWithShape="0">
                  <a:schemeClr val="bg2">
                    <a:alpha val="74998"/>
                  </a:schemeClr>
                </a:outerShdw>
              </a:effectLst>
            </a14:hiddenEffects>
          </a:ext>
        </a:extLst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en-US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Times" charset="0"/>
            <a:ea typeface="ＭＳ Ｐゴシック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  <a:extLst>
          <a:ext uri="{AF507438-7753-43e0-B8FC-AC1667EBCBE1}">
            <a14:hiddenEffects xmlns="" xmlns:a14="http://schemas.microsoft.com/office/drawing/2010/main">
              <a:effectLst>
                <a:outerShdw blurRad="63500" dist="38099" dir="2700000" algn="ctr" rotWithShape="0">
                  <a:schemeClr val="bg2">
                    <a:alpha val="74998"/>
                  </a:schemeClr>
                </a:outerShdw>
              </a:effectLst>
            </a14:hiddenEffects>
          </a:ext>
        </a:extLst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en-US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Times" charset="0"/>
            <a:ea typeface="ＭＳ Ｐゴシック" charset="0"/>
          </a:defRPr>
        </a:defPPr>
      </a:lstStyle>
    </a:lnDef>
  </a:objectDefaults>
  <a:extraClrSchemeLst>
    <a:extraClrScheme>
      <a:clrScheme name="HN-pp-template 1">
        <a:dk1>
          <a:srgbClr val="000000"/>
        </a:dk1>
        <a:lt1>
          <a:srgbClr val="FFFFFF"/>
        </a:lt1>
        <a:dk2>
          <a:srgbClr val="000000"/>
        </a:dk2>
        <a:lt2>
          <a:srgbClr val="393939"/>
        </a:lt2>
        <a:accent1>
          <a:srgbClr val="CBCBCB"/>
        </a:accent1>
        <a:accent2>
          <a:srgbClr val="868686"/>
        </a:accent2>
        <a:accent3>
          <a:srgbClr val="FFFFFF"/>
        </a:accent3>
        <a:accent4>
          <a:srgbClr val="000000"/>
        </a:accent4>
        <a:accent5>
          <a:srgbClr val="E2E2E2"/>
        </a:accent5>
        <a:accent6>
          <a:srgbClr val="797979"/>
        </a:accent6>
        <a:hlink>
          <a:srgbClr val="4D4D4D"/>
        </a:hlink>
        <a:folHlink>
          <a:srgbClr val="EAEAE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HN-pp-template 2">
        <a:dk1>
          <a:srgbClr val="0E4133"/>
        </a:dk1>
        <a:lt1>
          <a:srgbClr val="FFFFFF"/>
        </a:lt1>
        <a:dk2>
          <a:srgbClr val="93B82B"/>
        </a:dk2>
        <a:lt2>
          <a:srgbClr val="9F9F9F"/>
        </a:lt2>
        <a:accent1>
          <a:srgbClr val="E4E4E4"/>
        </a:accent1>
        <a:accent2>
          <a:srgbClr val="B6CB90"/>
        </a:accent2>
        <a:accent3>
          <a:srgbClr val="FFFFFF"/>
        </a:accent3>
        <a:accent4>
          <a:srgbClr val="0A362A"/>
        </a:accent4>
        <a:accent5>
          <a:srgbClr val="EFEFEF"/>
        </a:accent5>
        <a:accent6>
          <a:srgbClr val="A5B882"/>
        </a:accent6>
        <a:hlink>
          <a:srgbClr val="93B82B"/>
        </a:hlink>
        <a:folHlink>
          <a:srgbClr val="A4632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HN-pp-template 3">
        <a:dk1>
          <a:srgbClr val="0E4133"/>
        </a:dk1>
        <a:lt1>
          <a:srgbClr val="FFFFFF"/>
        </a:lt1>
        <a:dk2>
          <a:srgbClr val="D06000"/>
        </a:dk2>
        <a:lt2>
          <a:srgbClr val="9F9F9F"/>
        </a:lt2>
        <a:accent1>
          <a:srgbClr val="E4E4E4"/>
        </a:accent1>
        <a:accent2>
          <a:srgbClr val="B6CB90"/>
        </a:accent2>
        <a:accent3>
          <a:srgbClr val="FFFFFF"/>
        </a:accent3>
        <a:accent4>
          <a:srgbClr val="0A362A"/>
        </a:accent4>
        <a:accent5>
          <a:srgbClr val="EFEFEF"/>
        </a:accent5>
        <a:accent6>
          <a:srgbClr val="A5B882"/>
        </a:accent6>
        <a:hlink>
          <a:srgbClr val="93B82B"/>
        </a:hlink>
        <a:folHlink>
          <a:srgbClr val="A46322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EA724A27E704CB784425C4A8BD2BE" ma:contentTypeVersion="12" ma:contentTypeDescription="Create a new document." ma:contentTypeScope="" ma:versionID="bb54d80b8fa75f904b899f5a9d5725aa">
  <xsd:schema xmlns:xsd="http://www.w3.org/2001/XMLSchema" xmlns:xs="http://www.w3.org/2001/XMLSchema" xmlns:p="http://schemas.microsoft.com/office/2006/metadata/properties" xmlns:ns2="b789ea69-044b-46f0-a0a7-0341fa713b1c" xmlns:ns3="8dfb9587-f584-4ba3-9cbc-f137386f428e" targetNamespace="http://schemas.microsoft.com/office/2006/metadata/properties" ma:root="true" ma:fieldsID="8852796a9d4d9b90ec00e4357e03a822" ns2:_="" ns3:_="">
    <xsd:import namespace="b789ea69-044b-46f0-a0a7-0341fa713b1c"/>
    <xsd:import namespace="8dfb9587-f584-4ba3-9cbc-f137386f42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Billing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9ea69-044b-46f0-a0a7-0341fa713b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11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55f5266-3555-4728-8403-0e4d19484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b9587-f584-4ba3-9cbc-f137386f428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0dc9e576-8c41-4a39-9ccb-1ff414d603de}" ma:internalName="TaxCatchAll" ma:showField="CatchAllData" ma:web="8dfb9587-f584-4ba3-9cbc-f137386f42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dfb9587-f584-4ba3-9cbc-f137386f428e" xsi:nil="true"/>
    <lcf76f155ced4ddcb4097134ff3c332f xmlns="b789ea69-044b-46f0-a0a7-0341fa713b1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AEF888F-E27D-EF40-B796-A7A7CEFE0C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A3AF1B-698F-4844-8C0D-9D484AF5004A}"/>
</file>

<file path=customXml/itemProps3.xml><?xml version="1.0" encoding="utf-8"?>
<ds:datastoreItem xmlns:ds="http://schemas.openxmlformats.org/officeDocument/2006/customXml" ds:itemID="{67A55964-E44B-4088-A955-77940D703E63}"/>
</file>

<file path=customXml/itemProps4.xml><?xml version="1.0" encoding="utf-8"?>
<ds:datastoreItem xmlns:ds="http://schemas.openxmlformats.org/officeDocument/2006/customXml" ds:itemID="{CC49861C-ACE1-4202-A1E0-FA669A3A9E5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753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VandenAkker Ontwerp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van den Akker</dc:creator>
  <cp:keywords/>
  <dc:description/>
  <cp:lastModifiedBy>Hartwig SORGER</cp:lastModifiedBy>
  <cp:revision>8</cp:revision>
  <cp:lastPrinted>2017-08-29T10:56:00Z</cp:lastPrinted>
  <dcterms:created xsi:type="dcterms:W3CDTF">2025-09-23T16:17:00Z</dcterms:created>
  <dcterms:modified xsi:type="dcterms:W3CDTF">2025-10-10T17:01:00Z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71db579e,7abc3dea,71b0f389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Classification: GENERAL</vt:lpwstr>
  </property>
  <property fmtid="{D5CDD505-2E9C-101B-9397-08002B2CF9AE}" pid="5" name="MSIP_Label_943e0687-f175-4b9c-b2f5-83c4b4db97be_Enabled">
    <vt:lpwstr>true</vt:lpwstr>
  </property>
  <property fmtid="{D5CDD505-2E9C-101B-9397-08002B2CF9AE}" pid="6" name="MSIP_Label_943e0687-f175-4b9c-b2f5-83c4b4db97be_SetDate">
    <vt:lpwstr>2025-01-14T09:19:04Z</vt:lpwstr>
  </property>
  <property fmtid="{D5CDD505-2E9C-101B-9397-08002B2CF9AE}" pid="7" name="MSIP_Label_943e0687-f175-4b9c-b2f5-83c4b4db97be_Method">
    <vt:lpwstr>Privileged</vt:lpwstr>
  </property>
  <property fmtid="{D5CDD505-2E9C-101B-9397-08002B2CF9AE}" pid="8" name="MSIP_Label_943e0687-f175-4b9c-b2f5-83c4b4db97be_Name">
    <vt:lpwstr>General (visual mark)</vt:lpwstr>
  </property>
  <property fmtid="{D5CDD505-2E9C-101B-9397-08002B2CF9AE}" pid="9" name="MSIP_Label_943e0687-f175-4b9c-b2f5-83c4b4db97be_SiteId">
    <vt:lpwstr>9b511fda-f0b1-43a5-b06e-1e720f64520a</vt:lpwstr>
  </property>
  <property fmtid="{D5CDD505-2E9C-101B-9397-08002B2CF9AE}" pid="10" name="MSIP_Label_943e0687-f175-4b9c-b2f5-83c4b4db97be_ActionId">
    <vt:lpwstr>6ce5a5b0-9843-4d34-a58c-ea300a3c8c77</vt:lpwstr>
  </property>
  <property fmtid="{D5CDD505-2E9C-101B-9397-08002B2CF9AE}" pid="11" name="MSIP_Label_943e0687-f175-4b9c-b2f5-83c4b4db97be_ContentBits">
    <vt:lpwstr>2</vt:lpwstr>
  </property>
  <property fmtid="{D5CDD505-2E9C-101B-9397-08002B2CF9AE}" pid="12" name="ContentTypeId">
    <vt:lpwstr>0x010100233EA724A27E704CB784425C4A8BD2BE</vt:lpwstr>
  </property>
</Properties>
</file>